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47AEB" w14:textId="77777777" w:rsidR="00064967" w:rsidRDefault="00064967" w:rsidP="00E96EC3"/>
    <w:p w14:paraId="142C66E2" w14:textId="02BBD56A" w:rsidR="00B61F75" w:rsidRDefault="00B61F75" w:rsidP="00B61F75">
      <w:pPr>
        <w:ind w:left="4820"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Lisa</w:t>
      </w:r>
      <w:r w:rsidR="005A537C">
        <w:rPr>
          <w:sz w:val="20"/>
          <w:szCs w:val="20"/>
        </w:rPr>
        <w:t xml:space="preserve"> nr</w:t>
      </w:r>
      <w:r>
        <w:rPr>
          <w:sz w:val="20"/>
          <w:szCs w:val="20"/>
        </w:rPr>
        <w:t xml:space="preserve"> </w:t>
      </w:r>
      <w:r w:rsidR="005A537C">
        <w:rPr>
          <w:sz w:val="20"/>
          <w:szCs w:val="20"/>
        </w:rPr>
        <w:t>1</w:t>
      </w:r>
    </w:p>
    <w:p w14:paraId="0673B9F5" w14:textId="3517FEFC" w:rsidR="00B61F75" w:rsidRDefault="00B61F75" w:rsidP="00B61F75">
      <w:pPr>
        <w:ind w:left="5529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RMK ja </w:t>
      </w:r>
      <w:r w:rsidR="00C136BD">
        <w:rPr>
          <w:sz w:val="20"/>
          <w:szCs w:val="20"/>
          <w:lang w:val="en-AU"/>
        </w:rPr>
        <w:t>Terasteenus OÜ</w:t>
      </w:r>
      <w:r>
        <w:rPr>
          <w:sz w:val="20"/>
          <w:szCs w:val="20"/>
        </w:rPr>
        <w:t xml:space="preserve"> vahelise </w:t>
      </w:r>
      <w:sdt>
        <w:sdtPr>
          <w:rPr>
            <w:sz w:val="20"/>
            <w:szCs w:val="20"/>
          </w:rPr>
          <w:id w:val="1995450994"/>
          <w:placeholder>
            <w:docPart w:val="A9F444A1DFD24851B22C3720AD238ED0"/>
          </w:placeholder>
          <w:date w:fullDate="2022-08-03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C136BD">
            <w:rPr>
              <w:sz w:val="20"/>
              <w:szCs w:val="20"/>
            </w:rPr>
            <w:t>3.08.2022</w:t>
          </w:r>
        </w:sdtContent>
      </w:sdt>
      <w:r>
        <w:rPr>
          <w:sz w:val="20"/>
          <w:szCs w:val="20"/>
        </w:rPr>
        <w:t xml:space="preserve"> </w:t>
      </w:r>
      <w:r>
        <w:rPr>
          <w:sz w:val="20"/>
          <w:szCs w:val="20"/>
        </w:rPr>
        <w:softHyphen/>
        <w:t>lepingu nr</w:t>
      </w:r>
      <w:r w:rsidR="00C136BD">
        <w:rPr>
          <w:sz w:val="20"/>
          <w:szCs w:val="20"/>
        </w:rPr>
        <w:t xml:space="preserve"> </w:t>
      </w:r>
      <w:r w:rsidR="00C136BD">
        <w:rPr>
          <w:sz w:val="20"/>
          <w:szCs w:val="20"/>
          <w:lang w:val="en-AU"/>
        </w:rPr>
        <w:t>1-18/2022/121</w:t>
      </w:r>
      <w:r>
        <w:rPr>
          <w:sz w:val="20"/>
          <w:szCs w:val="20"/>
        </w:rPr>
        <w:t xml:space="preserve"> juurde</w:t>
      </w:r>
    </w:p>
    <w:p w14:paraId="20B194EB" w14:textId="77777777" w:rsidR="00520DBB" w:rsidRDefault="00520DBB">
      <w:pPr>
        <w:ind w:left="5040"/>
        <w:sectPr w:rsidR="00520DBB" w:rsidSect="00B61F75">
          <w:pgSz w:w="11906" w:h="16838"/>
          <w:pgMar w:top="568" w:right="1797" w:bottom="1440" w:left="1797" w:header="709" w:footer="709" w:gutter="0"/>
          <w:cols w:space="708"/>
          <w:formProt w:val="0"/>
          <w:docGrid w:linePitch="360"/>
        </w:sectPr>
      </w:pPr>
    </w:p>
    <w:p w14:paraId="57AAB597" w14:textId="77777777" w:rsidR="00520DBB" w:rsidRDefault="00520DBB">
      <w:pPr>
        <w:ind w:left="5040"/>
      </w:pPr>
    </w:p>
    <w:p w14:paraId="4B0540DD" w14:textId="77777777" w:rsidR="00AD0E9E" w:rsidRDefault="00AD0E9E" w:rsidP="00E96EC3"/>
    <w:p w14:paraId="2396446A" w14:textId="77777777" w:rsidR="00E96EC3" w:rsidRDefault="00E96EC3" w:rsidP="00E96EC3"/>
    <w:p w14:paraId="56CB6016" w14:textId="77777777" w:rsidR="00E96EC3" w:rsidRDefault="00E96EC3" w:rsidP="00E96EC3"/>
    <w:p w14:paraId="53321411" w14:textId="77777777" w:rsidR="00520DBB" w:rsidRDefault="00520DBB">
      <w:pPr>
        <w:sectPr w:rsidR="00520DBB" w:rsidSect="00520DBB">
          <w:type w:val="continuous"/>
          <w:pgSz w:w="11906" w:h="16838"/>
          <w:pgMar w:top="1134" w:right="1797" w:bottom="1440" w:left="1797" w:header="709" w:footer="709" w:gutter="0"/>
          <w:cols w:space="708"/>
          <w:docGrid w:linePitch="360"/>
        </w:sectPr>
      </w:pPr>
    </w:p>
    <w:p w14:paraId="4338B57B" w14:textId="77777777" w:rsidR="00E96EC3" w:rsidRDefault="00E96EC3">
      <w:pPr>
        <w:jc w:val="center"/>
        <w:rPr>
          <w:b/>
          <w:bCs/>
        </w:rPr>
      </w:pPr>
    </w:p>
    <w:p w14:paraId="7196F956" w14:textId="77777777" w:rsidR="00064967" w:rsidRDefault="00064967" w:rsidP="00E96EC3">
      <w:pPr>
        <w:jc w:val="center"/>
        <w:rPr>
          <w:b/>
          <w:bCs/>
        </w:rPr>
      </w:pPr>
      <w:r>
        <w:rPr>
          <w:b/>
          <w:bCs/>
        </w:rPr>
        <w:t xml:space="preserve">KOKKULEPE LEPINGU </w:t>
      </w:r>
      <w:r w:rsidR="006B2C00">
        <w:rPr>
          <w:b/>
          <w:bCs/>
        </w:rPr>
        <w:t xml:space="preserve">MUUTMISE </w:t>
      </w:r>
      <w:r>
        <w:rPr>
          <w:b/>
          <w:bCs/>
        </w:rPr>
        <w:t>KOHTA</w:t>
      </w:r>
      <w:r w:rsidR="003551A8">
        <w:rPr>
          <w:b/>
          <w:bCs/>
        </w:rPr>
        <w:t xml:space="preserve"> </w:t>
      </w:r>
    </w:p>
    <w:p w14:paraId="47E84749" w14:textId="77777777" w:rsidR="006A5916" w:rsidRDefault="006A5916" w:rsidP="006A5916">
      <w:pPr>
        <w:pStyle w:val="Normaallaadveeb"/>
        <w:framePr w:hSpace="141" w:wrap="around" w:vAnchor="text" w:hAnchor="margin" w:y="239"/>
      </w:pPr>
    </w:p>
    <w:p w14:paraId="35039CDA" w14:textId="77777777" w:rsidR="006A5916" w:rsidRDefault="006A5916" w:rsidP="006A5916">
      <w:pPr>
        <w:jc w:val="right"/>
      </w:pPr>
    </w:p>
    <w:p w14:paraId="66A52F29" w14:textId="77777777" w:rsidR="006A5916" w:rsidRDefault="006A5916" w:rsidP="006A5916">
      <w:pPr>
        <w:jc w:val="right"/>
        <w:rPr>
          <w:rFonts w:eastAsia="Calibri"/>
          <w:szCs w:val="22"/>
        </w:rPr>
      </w:pPr>
    </w:p>
    <w:p w14:paraId="6A0F1B2C" w14:textId="224F68EF" w:rsidR="006A5916" w:rsidRDefault="00FB01B0" w:rsidP="006A5916">
      <w:pPr>
        <w:jc w:val="right"/>
      </w:pPr>
      <w:sdt>
        <w:sdtPr>
          <w:rPr>
            <w:rFonts w:eastAsia="Calibri"/>
            <w:szCs w:val="22"/>
          </w:rPr>
          <w:id w:val="448594684"/>
          <w:placeholder>
            <w:docPart w:val="D7C0D17C57F34C799920E00A388D6CB3"/>
          </w:placeholder>
          <w:date w:fullDate="2023-04-03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09728E">
            <w:rPr>
              <w:rFonts w:eastAsia="Calibri"/>
              <w:szCs w:val="22"/>
            </w:rPr>
            <w:t>3.04.2023</w:t>
          </w:r>
        </w:sdtContent>
      </w:sdt>
    </w:p>
    <w:p w14:paraId="60925AAC" w14:textId="77777777" w:rsidR="006A5916" w:rsidRDefault="006A5916" w:rsidP="006A5916">
      <w:pPr>
        <w:jc w:val="right"/>
      </w:pPr>
    </w:p>
    <w:p w14:paraId="69AD63B4" w14:textId="77777777" w:rsidR="006A5916" w:rsidRDefault="008140F5" w:rsidP="006A5916">
      <w:pPr>
        <w:jc w:val="right"/>
      </w:pPr>
      <w:r>
        <w:rPr>
          <w:rFonts w:eastAsia="Calibri"/>
          <w:szCs w:val="22"/>
        </w:rPr>
        <w:t>(hiliseima digitaalallkirja kuupäev)</w:t>
      </w:r>
    </w:p>
    <w:p w14:paraId="3BD6EDD2" w14:textId="77777777" w:rsidR="008140F5" w:rsidRDefault="008140F5" w:rsidP="006A5916">
      <w:pPr>
        <w:jc w:val="right"/>
      </w:pPr>
    </w:p>
    <w:p w14:paraId="3F6E6DAD" w14:textId="77777777" w:rsidR="008140F5" w:rsidRDefault="008140F5" w:rsidP="006A5916">
      <w:pPr>
        <w:jc w:val="right"/>
      </w:pPr>
    </w:p>
    <w:p w14:paraId="674B871B" w14:textId="6468D2E7" w:rsidR="005E0D0A" w:rsidRDefault="003B708E" w:rsidP="0009728E">
      <w:pPr>
        <w:pStyle w:val="Pealkiri11"/>
      </w:pPr>
      <w:r>
        <w:t>Pooled on kokku leppinud</w:t>
      </w:r>
      <w:r w:rsidR="00C136BD">
        <w:t xml:space="preserve">, et </w:t>
      </w:r>
      <w:r w:rsidR="005E0D0A">
        <w:t xml:space="preserve">lisatööna tarnitakse ja paigaldatakse </w:t>
      </w:r>
      <w:r w:rsidR="00C136BD">
        <w:t>karuaia</w:t>
      </w:r>
      <w:r w:rsidR="005E0D0A">
        <w:t>le</w:t>
      </w:r>
      <w:r w:rsidR="00C136BD">
        <w:t xml:space="preserve"> vahevärav</w:t>
      </w:r>
      <w:r w:rsidR="005E0D0A">
        <w:t xml:space="preserve"> maksumusega</w:t>
      </w:r>
      <w:r w:rsidR="0009728E">
        <w:t xml:space="preserve"> 5961,50</w:t>
      </w:r>
      <w:r w:rsidR="005E0D0A">
        <w:t xml:space="preserve"> (ilma käibemaksuta) vastavalt töövõtja hinnapakkumisele.</w:t>
      </w:r>
      <w:r w:rsidR="00C136BD">
        <w:t xml:space="preserve"> </w:t>
      </w:r>
    </w:p>
    <w:p w14:paraId="1F5CC224" w14:textId="5C7B52C3" w:rsidR="00064967" w:rsidRDefault="005E0D0A" w:rsidP="005E0D0A">
      <w:pPr>
        <w:pStyle w:val="Pealkiri11"/>
        <w:jc w:val="both"/>
      </w:pPr>
      <w:r>
        <w:t xml:space="preserve">Vahevärava </w:t>
      </w:r>
      <w:r w:rsidR="00C136BD">
        <w:t>ehitus</w:t>
      </w:r>
      <w:r>
        <w:t>tööde tellijale üleandmise tähtpäev on</w:t>
      </w:r>
      <w:r w:rsidR="00C136BD">
        <w:t xml:space="preserve"> </w:t>
      </w:r>
      <w:r>
        <w:t xml:space="preserve">hiljemalt </w:t>
      </w:r>
      <w:r w:rsidR="00C136BD">
        <w:t>02.05.2023.</w:t>
      </w:r>
    </w:p>
    <w:p w14:paraId="77262F96" w14:textId="3D322308" w:rsidR="00C136BD" w:rsidRDefault="00C136BD" w:rsidP="005E0D0A">
      <w:pPr>
        <w:pStyle w:val="Pealkiri11"/>
        <w:jc w:val="both"/>
      </w:pPr>
      <w:r>
        <w:t xml:space="preserve">Kokkuleppele </w:t>
      </w:r>
      <w:r w:rsidR="005E0D0A">
        <w:t xml:space="preserve">on </w:t>
      </w:r>
      <w:r>
        <w:t>lisatud vahevärava joonis ja hinnapakkumine.</w:t>
      </w:r>
    </w:p>
    <w:p w14:paraId="618CD3B8" w14:textId="69EB5707" w:rsidR="00064967" w:rsidRDefault="00FB01B0" w:rsidP="008140F5">
      <w:pPr>
        <w:pStyle w:val="Pealkiri11"/>
      </w:pPr>
      <w:sdt>
        <w:sdtPr>
          <w:id w:val="-802771011"/>
          <w:placeholder>
            <w:docPart w:val="68C2AE7FD5A944CEA5D2EF639038FFF3"/>
          </w:placeholder>
          <w:comboBox>
            <w:listItem w:displayText=" " w:value=" "/>
            <w:listItem w:displayText="Kokkulepe on allkirjastatud digitaalselt." w:value="Kokkulepe on allkirjastatud digitaalselt."/>
            <w:listItem w:displayText="Kokkulepe on allkirjastatud paberkandjal kahes võrdset juriidilist jõudu omavas eksemplaris, millest kumbki pool saab ühe eksemplari." w:value="Kokkulepe on allkirjastatud paberkandjal kahes võrdset juriidilist jõudu omavas eksemplaris, millest kumbki pool saab ühe eksemplari."/>
          </w:comboBox>
        </w:sdtPr>
        <w:sdtEndPr/>
        <w:sdtContent>
          <w:r w:rsidR="00C136BD">
            <w:t>Kokkulepe on allkirjastatud digitaalselt.</w:t>
          </w:r>
        </w:sdtContent>
      </w:sdt>
    </w:p>
    <w:p w14:paraId="72A31D92" w14:textId="77777777" w:rsidR="006954E4" w:rsidRDefault="006954E4" w:rsidP="006954E4">
      <w:pPr>
        <w:ind w:left="360" w:hanging="360"/>
      </w:pPr>
    </w:p>
    <w:p w14:paraId="76B2612C" w14:textId="77777777" w:rsidR="00064967" w:rsidRDefault="00064967">
      <w:pPr>
        <w:ind w:left="360"/>
      </w:pPr>
    </w:p>
    <w:p w14:paraId="3446CDFF" w14:textId="77777777" w:rsidR="00064967" w:rsidRPr="00E96EC3" w:rsidRDefault="00064967" w:rsidP="001350FE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3"/>
        <w:gridCol w:w="4169"/>
      </w:tblGrid>
      <w:tr w:rsidR="008140F5" w14:paraId="5A553BF6" w14:textId="77777777" w:rsidTr="009F2E1E">
        <w:tc>
          <w:tcPr>
            <w:tcW w:w="4226" w:type="dxa"/>
          </w:tcPr>
          <w:p w14:paraId="4C4DFF98" w14:textId="77777777" w:rsidR="0009728E" w:rsidRPr="0009728E" w:rsidRDefault="0009728E" w:rsidP="0009728E">
            <w:pPr>
              <w:rPr>
                <w:iCs/>
              </w:rPr>
            </w:pPr>
            <w:r w:rsidRPr="0009728E">
              <w:rPr>
                <w:iCs/>
              </w:rPr>
              <w:t>Riigimetsa Majandamise Keskus</w:t>
            </w:r>
          </w:p>
          <w:p w14:paraId="6753433B" w14:textId="77777777" w:rsidR="0009728E" w:rsidRPr="0009728E" w:rsidRDefault="0009728E" w:rsidP="0009728E">
            <w:pPr>
              <w:rPr>
                <w:iCs/>
              </w:rPr>
            </w:pPr>
            <w:r w:rsidRPr="0009728E">
              <w:rPr>
                <w:iCs/>
              </w:rPr>
              <w:t>Registrikood 70004459</w:t>
            </w:r>
          </w:p>
          <w:p w14:paraId="0047268C" w14:textId="77777777" w:rsidR="0009728E" w:rsidRPr="0009728E" w:rsidRDefault="0009728E" w:rsidP="0009728E">
            <w:pPr>
              <w:rPr>
                <w:iCs/>
              </w:rPr>
            </w:pPr>
            <w:r w:rsidRPr="0009728E">
              <w:rPr>
                <w:iCs/>
              </w:rPr>
              <w:t>Sagadi küla, Haljala vald,</w:t>
            </w:r>
          </w:p>
          <w:p w14:paraId="449E82DB" w14:textId="77777777" w:rsidR="0009728E" w:rsidRPr="0009728E" w:rsidRDefault="0009728E" w:rsidP="0009728E">
            <w:pPr>
              <w:rPr>
                <w:iCs/>
              </w:rPr>
            </w:pPr>
            <w:r w:rsidRPr="0009728E">
              <w:rPr>
                <w:iCs/>
              </w:rPr>
              <w:t>45403 Lääne-Viru maakond</w:t>
            </w:r>
          </w:p>
          <w:p w14:paraId="100ED5AB" w14:textId="77777777" w:rsidR="0009728E" w:rsidRPr="0009728E" w:rsidRDefault="0009728E" w:rsidP="0009728E">
            <w:pPr>
              <w:rPr>
                <w:iCs/>
              </w:rPr>
            </w:pPr>
            <w:r w:rsidRPr="0009728E">
              <w:rPr>
                <w:iCs/>
              </w:rPr>
              <w:t>Telefon 676 7500</w:t>
            </w:r>
          </w:p>
          <w:p w14:paraId="1B59709A" w14:textId="2354DCCF" w:rsidR="008140F5" w:rsidRDefault="0009728E" w:rsidP="0009728E">
            <w:pPr>
              <w:rPr>
                <w:iCs/>
              </w:rPr>
            </w:pPr>
            <w:r w:rsidRPr="0009728E">
              <w:rPr>
                <w:iCs/>
              </w:rPr>
              <w:t>E-post rmk@rmk.ee</w:t>
            </w:r>
          </w:p>
        </w:tc>
        <w:tc>
          <w:tcPr>
            <w:tcW w:w="4226" w:type="dxa"/>
          </w:tcPr>
          <w:p w14:paraId="50DB0F71" w14:textId="77777777" w:rsidR="008140F5" w:rsidRPr="005A537C" w:rsidRDefault="0009728E" w:rsidP="009F2E1E">
            <w:pPr>
              <w:rPr>
                <w:ins w:id="0" w:author="Andri Plato" w:date="2023-04-03T09:23:00Z"/>
              </w:rPr>
            </w:pPr>
            <w:r w:rsidRPr="005A537C">
              <w:t>Terasteenus OÜ</w:t>
            </w:r>
          </w:p>
          <w:p w14:paraId="1AA35742" w14:textId="77777777" w:rsidR="005A537C" w:rsidRPr="005A537C" w:rsidRDefault="005A537C" w:rsidP="005A537C">
            <w:pPr>
              <w:rPr>
                <w:iCs/>
              </w:rPr>
            </w:pPr>
            <w:r w:rsidRPr="005A537C">
              <w:rPr>
                <w:iCs/>
              </w:rPr>
              <w:t>Registrikood 10943961</w:t>
            </w:r>
          </w:p>
          <w:p w14:paraId="07572F75" w14:textId="77777777" w:rsidR="005A537C" w:rsidRPr="005A537C" w:rsidRDefault="005A537C" w:rsidP="005A537C">
            <w:pPr>
              <w:rPr>
                <w:iCs/>
              </w:rPr>
            </w:pPr>
            <w:r w:rsidRPr="005A537C">
              <w:rPr>
                <w:iCs/>
              </w:rPr>
              <w:t>Tartumaa, Tartu linn, Tähe tn 135b, 51013</w:t>
            </w:r>
          </w:p>
          <w:p w14:paraId="36C462FD" w14:textId="77777777" w:rsidR="005A537C" w:rsidRPr="005A537C" w:rsidRDefault="005A537C" w:rsidP="005A537C">
            <w:pPr>
              <w:rPr>
                <w:iCs/>
              </w:rPr>
            </w:pPr>
            <w:r w:rsidRPr="005A537C">
              <w:rPr>
                <w:iCs/>
              </w:rPr>
              <w:t>Tel +372 5072910</w:t>
            </w:r>
          </w:p>
          <w:p w14:paraId="514189ED" w14:textId="27164254" w:rsidR="005A537C" w:rsidRDefault="005A537C" w:rsidP="005A537C">
            <w:pPr>
              <w:rPr>
                <w:iCs/>
              </w:rPr>
            </w:pPr>
            <w:r w:rsidRPr="005A537C">
              <w:rPr>
                <w:iCs/>
              </w:rPr>
              <w:t>E-post marek@terasteenus.ee</w:t>
            </w:r>
          </w:p>
        </w:tc>
        <w:bookmarkStart w:id="1" w:name="_GoBack"/>
        <w:bookmarkEnd w:id="1"/>
      </w:tr>
      <w:tr w:rsidR="008140F5" w14:paraId="76830E02" w14:textId="77777777" w:rsidTr="009F2E1E">
        <w:tc>
          <w:tcPr>
            <w:tcW w:w="4226" w:type="dxa"/>
          </w:tcPr>
          <w:p w14:paraId="12EA37AB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226" w:type="dxa"/>
          </w:tcPr>
          <w:p w14:paraId="3E6652CB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264C0525" w14:textId="77777777" w:rsidTr="009F2E1E">
        <w:tc>
          <w:tcPr>
            <w:tcW w:w="4226" w:type="dxa"/>
          </w:tcPr>
          <w:p w14:paraId="1CBD61E2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226" w:type="dxa"/>
          </w:tcPr>
          <w:p w14:paraId="2860D805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4A248205" w14:textId="77777777" w:rsidTr="008140F5">
        <w:trPr>
          <w:trHeight w:val="346"/>
        </w:trPr>
        <w:tc>
          <w:tcPr>
            <w:tcW w:w="4226" w:type="dxa"/>
          </w:tcPr>
          <w:p w14:paraId="4D6E214D" w14:textId="1D65DD3F" w:rsidR="008140F5" w:rsidRDefault="00FB01B0" w:rsidP="009F2E1E">
            <w:pPr>
              <w:rPr>
                <w:iCs/>
              </w:rPr>
            </w:pPr>
            <w:sdt>
              <w:sdtPr>
                <w:id w:val="2081640109"/>
                <w:placeholder>
                  <w:docPart w:val="5DC06118A34645EDBC4FB39D47451727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09728E">
                  <w:t>(allkirjastatud digitaalselt)</w:t>
                </w:r>
              </w:sdtContent>
            </w:sdt>
          </w:p>
        </w:tc>
        <w:tc>
          <w:tcPr>
            <w:tcW w:w="4226" w:type="dxa"/>
          </w:tcPr>
          <w:p w14:paraId="15005E0B" w14:textId="67E56B56" w:rsidR="008140F5" w:rsidRDefault="00FB01B0" w:rsidP="009F2E1E">
            <w:pPr>
              <w:rPr>
                <w:iCs/>
              </w:rPr>
            </w:pPr>
            <w:sdt>
              <w:sdtPr>
                <w:id w:val="653806690"/>
                <w:placeholder>
                  <w:docPart w:val="55F1292C830148BA9D0866F53E6E0E5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09728E">
                  <w:t>(allkirjastatud digitaalselt)</w:t>
                </w:r>
              </w:sdtContent>
            </w:sdt>
          </w:p>
        </w:tc>
      </w:tr>
      <w:tr w:rsidR="008140F5" w14:paraId="7957E7EE" w14:textId="77777777" w:rsidTr="009F2E1E">
        <w:tc>
          <w:tcPr>
            <w:tcW w:w="4226" w:type="dxa"/>
          </w:tcPr>
          <w:p w14:paraId="759CD23B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226" w:type="dxa"/>
          </w:tcPr>
          <w:p w14:paraId="1C3A082A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12E66043" w14:textId="77777777" w:rsidTr="009F2E1E">
        <w:tc>
          <w:tcPr>
            <w:tcW w:w="4226" w:type="dxa"/>
          </w:tcPr>
          <w:p w14:paraId="3C6989E6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226" w:type="dxa"/>
          </w:tcPr>
          <w:p w14:paraId="37DC20E2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5F1B01D0" w14:textId="77777777" w:rsidTr="009F2E1E">
        <w:tc>
          <w:tcPr>
            <w:tcW w:w="4226" w:type="dxa"/>
          </w:tcPr>
          <w:p w14:paraId="2B079BDE" w14:textId="6DE56560" w:rsidR="008140F5" w:rsidRDefault="0009728E" w:rsidP="009F2E1E">
            <w:pPr>
              <w:rPr>
                <w:iCs/>
              </w:rPr>
            </w:pPr>
            <w:r>
              <w:rPr>
                <w:lang w:val="en-AU"/>
              </w:rPr>
              <w:t>Andri Plato</w:t>
            </w:r>
          </w:p>
        </w:tc>
        <w:tc>
          <w:tcPr>
            <w:tcW w:w="4226" w:type="dxa"/>
          </w:tcPr>
          <w:p w14:paraId="5DF36FF5" w14:textId="1224E3AE" w:rsidR="008140F5" w:rsidRDefault="0009728E" w:rsidP="009F2E1E">
            <w:pPr>
              <w:rPr>
                <w:iCs/>
              </w:rPr>
            </w:pPr>
            <w:r>
              <w:rPr>
                <w:lang w:val="en-AU"/>
              </w:rPr>
              <w:t>Marek Kaljula</w:t>
            </w:r>
          </w:p>
        </w:tc>
      </w:tr>
    </w:tbl>
    <w:p w14:paraId="2A217369" w14:textId="77777777" w:rsidR="00E96EC3" w:rsidRDefault="00E96EC3">
      <w:pPr>
        <w:ind w:left="360"/>
      </w:pPr>
    </w:p>
    <w:p w14:paraId="60555DBB" w14:textId="77777777" w:rsidR="00823082" w:rsidRPr="00EA2DA2" w:rsidRDefault="00823082">
      <w:pPr>
        <w:ind w:left="360"/>
        <w:rPr>
          <w:iCs/>
        </w:rPr>
      </w:pPr>
    </w:p>
    <w:sectPr w:rsidR="00823082" w:rsidRPr="00EA2DA2" w:rsidSect="00B61F75">
      <w:type w:val="continuous"/>
      <w:pgSz w:w="11906" w:h="16838"/>
      <w:pgMar w:top="568" w:right="1797" w:bottom="1440" w:left="179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5ED8B" w14:textId="77777777" w:rsidR="00FB01B0" w:rsidRDefault="00FB01B0" w:rsidP="00B61F75">
      <w:r>
        <w:separator/>
      </w:r>
    </w:p>
  </w:endnote>
  <w:endnote w:type="continuationSeparator" w:id="0">
    <w:p w14:paraId="0CE03C0A" w14:textId="77777777" w:rsidR="00FB01B0" w:rsidRDefault="00FB01B0" w:rsidP="00B6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AB559" w14:textId="77777777" w:rsidR="00FB01B0" w:rsidRDefault="00FB01B0" w:rsidP="00B61F75">
      <w:r>
        <w:separator/>
      </w:r>
    </w:p>
  </w:footnote>
  <w:footnote w:type="continuationSeparator" w:id="0">
    <w:p w14:paraId="37838F45" w14:textId="77777777" w:rsidR="00FB01B0" w:rsidRDefault="00FB01B0" w:rsidP="00B61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15550"/>
    <w:multiLevelType w:val="hybridMultilevel"/>
    <w:tmpl w:val="8238F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DC77A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155FC5"/>
    <w:multiLevelType w:val="hybridMultilevel"/>
    <w:tmpl w:val="66FAEE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A676B"/>
    <w:multiLevelType w:val="multilevel"/>
    <w:tmpl w:val="BEDEC17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D404E4D"/>
    <w:multiLevelType w:val="hybridMultilevel"/>
    <w:tmpl w:val="04BA9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dri Plato">
    <w15:presenceInfo w15:providerId="AD" w15:userId="S-1-5-21-790525478-1767777339-682003330-558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AA"/>
    <w:rsid w:val="00064967"/>
    <w:rsid w:val="00065F7F"/>
    <w:rsid w:val="0009728E"/>
    <w:rsid w:val="000C36ED"/>
    <w:rsid w:val="001350FE"/>
    <w:rsid w:val="001569A6"/>
    <w:rsid w:val="001B5016"/>
    <w:rsid w:val="001C1E67"/>
    <w:rsid w:val="003551A8"/>
    <w:rsid w:val="003B708E"/>
    <w:rsid w:val="003E2A7F"/>
    <w:rsid w:val="004949AA"/>
    <w:rsid w:val="00520DBB"/>
    <w:rsid w:val="00531A0F"/>
    <w:rsid w:val="005409F9"/>
    <w:rsid w:val="0057034B"/>
    <w:rsid w:val="00573265"/>
    <w:rsid w:val="00597ED5"/>
    <w:rsid w:val="005A537C"/>
    <w:rsid w:val="005E0D0A"/>
    <w:rsid w:val="00681500"/>
    <w:rsid w:val="006954E4"/>
    <w:rsid w:val="006A3FD1"/>
    <w:rsid w:val="006A5916"/>
    <w:rsid w:val="006B2C00"/>
    <w:rsid w:val="006B4A92"/>
    <w:rsid w:val="006B63C7"/>
    <w:rsid w:val="007067AC"/>
    <w:rsid w:val="007352AD"/>
    <w:rsid w:val="00801766"/>
    <w:rsid w:val="008140F5"/>
    <w:rsid w:val="00823082"/>
    <w:rsid w:val="008C4DD4"/>
    <w:rsid w:val="00910E20"/>
    <w:rsid w:val="009F5A89"/>
    <w:rsid w:val="00AD0E9E"/>
    <w:rsid w:val="00B61F75"/>
    <w:rsid w:val="00B834B7"/>
    <w:rsid w:val="00BD5176"/>
    <w:rsid w:val="00C136BD"/>
    <w:rsid w:val="00D71034"/>
    <w:rsid w:val="00D94970"/>
    <w:rsid w:val="00DB6019"/>
    <w:rsid w:val="00DC10C4"/>
    <w:rsid w:val="00DF69B7"/>
    <w:rsid w:val="00E96EC3"/>
    <w:rsid w:val="00EA2DA2"/>
    <w:rsid w:val="00F12922"/>
    <w:rsid w:val="00F77F0D"/>
    <w:rsid w:val="00FB01B0"/>
    <w:rsid w:val="00FB18BC"/>
    <w:rsid w:val="00FC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E83FA"/>
  <w15:docId w15:val="{C16C232E-893B-403F-B100-67B3891CF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qFormat/>
    <w:rsid w:val="00520DB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table" w:styleId="Kontuurtabel">
    <w:name w:val="Table Grid"/>
    <w:basedOn w:val="Normaaltabel"/>
    <w:uiPriority w:val="59"/>
    <w:rsid w:val="00E96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6A591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6A5916"/>
    <w:rPr>
      <w:rFonts w:ascii="Tahoma" w:hAnsi="Tahoma" w:cs="Tahoma"/>
      <w:sz w:val="16"/>
      <w:szCs w:val="16"/>
      <w:lang w:eastAsia="en-US"/>
    </w:rPr>
  </w:style>
  <w:style w:type="paragraph" w:styleId="Normaallaadveeb">
    <w:name w:val="Normal (Web)"/>
    <w:basedOn w:val="Normaallaad"/>
    <w:rsid w:val="006A5916"/>
    <w:pPr>
      <w:spacing w:before="100" w:beforeAutospacing="1" w:after="100" w:afterAutospacing="1"/>
    </w:pPr>
    <w:rPr>
      <w:lang w:val="en-GB"/>
    </w:rPr>
  </w:style>
  <w:style w:type="character" w:styleId="Kommentaariviide">
    <w:name w:val="annotation reference"/>
    <w:basedOn w:val="Liguvaikefont"/>
    <w:uiPriority w:val="99"/>
    <w:semiHidden/>
    <w:rsid w:val="006A591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6A591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A5916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6A591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6A5916"/>
    <w:rPr>
      <w:b/>
      <w:bCs/>
      <w:lang w:eastAsia="en-US"/>
    </w:rPr>
  </w:style>
  <w:style w:type="paragraph" w:customStyle="1" w:styleId="Pealkiri11">
    <w:name w:val="Pealkiri 11"/>
    <w:basedOn w:val="Normaallaad"/>
    <w:rsid w:val="008140F5"/>
    <w:pPr>
      <w:numPr>
        <w:numId w:val="3"/>
      </w:numPr>
    </w:pPr>
  </w:style>
  <w:style w:type="paragraph" w:customStyle="1" w:styleId="Pealkiri21">
    <w:name w:val="Pealkiri 21"/>
    <w:basedOn w:val="Normaallaad"/>
    <w:rsid w:val="008140F5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8140F5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8140F5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8140F5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8140F5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8140F5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8140F5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8140F5"/>
    <w:pPr>
      <w:numPr>
        <w:ilvl w:val="8"/>
        <w:numId w:val="3"/>
      </w:numPr>
    </w:pPr>
  </w:style>
  <w:style w:type="paragraph" w:styleId="Loendilik">
    <w:name w:val="List Paragraph"/>
    <w:basedOn w:val="Normaallaad"/>
    <w:uiPriority w:val="34"/>
    <w:qFormat/>
    <w:rsid w:val="008140F5"/>
    <w:pPr>
      <w:ind w:left="720"/>
      <w:contextualSpacing/>
    </w:pPr>
  </w:style>
  <w:style w:type="paragraph" w:styleId="Pis">
    <w:name w:val="header"/>
    <w:basedOn w:val="Normaallaad"/>
    <w:link w:val="PisMrk"/>
    <w:unhideWhenUsed/>
    <w:rsid w:val="00B61F7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B61F7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nhideWhenUsed/>
    <w:rsid w:val="00B61F7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B61F75"/>
    <w:rPr>
      <w:sz w:val="24"/>
      <w:szCs w:val="24"/>
      <w:lang w:eastAsia="en-US"/>
    </w:rPr>
  </w:style>
  <w:style w:type="paragraph" w:styleId="Redaktsioon">
    <w:name w:val="Revision"/>
    <w:hidden/>
    <w:uiPriority w:val="99"/>
    <w:semiHidden/>
    <w:rsid w:val="005E0D0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0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Downloads\lepingu%20muutmine%20kokkulepe%20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F444A1DFD24851B22C3720AD238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AC54F-F858-4856-AD72-1143FB315A0F}"/>
      </w:docPartPr>
      <w:docPartBody>
        <w:p w:rsidR="00AB4842" w:rsidRDefault="00A20D43">
          <w:pPr>
            <w:pStyle w:val="A9F444A1DFD24851B22C3720AD238ED0"/>
          </w:pPr>
          <w:r>
            <w:rPr>
              <w:rStyle w:val="Kohatitetekst"/>
            </w:rPr>
            <w:t>Click here to enter a date.</w:t>
          </w:r>
        </w:p>
      </w:docPartBody>
    </w:docPart>
    <w:docPart>
      <w:docPartPr>
        <w:name w:val="D7C0D17C57F34C799920E00A388D6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3CB32-BA02-4174-A476-4C1DD456068E}"/>
      </w:docPartPr>
      <w:docPartBody>
        <w:p w:rsidR="00AB4842" w:rsidRDefault="00A20D43">
          <w:pPr>
            <w:pStyle w:val="D7C0D17C57F34C799920E00A388D6CB3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68C2AE7FD5A944CEA5D2EF639038F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3E184-D656-4984-8F18-C949E9FA27E3}"/>
      </w:docPartPr>
      <w:docPartBody>
        <w:p w:rsidR="00AB4842" w:rsidRDefault="00A20D43">
          <w:pPr>
            <w:pStyle w:val="68C2AE7FD5A944CEA5D2EF639038FFF3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5DC06118A34645EDBC4FB39D47451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244EE8-4EB4-4610-A28E-014DA38B971D}"/>
      </w:docPartPr>
      <w:docPartBody>
        <w:p w:rsidR="00AB4842" w:rsidRDefault="00A20D43">
          <w:pPr>
            <w:pStyle w:val="5DC06118A34645EDBC4FB39D47451727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55F1292C830148BA9D0866F53E6E0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C85E2-A330-4BBF-B3E6-C3C6EF52A752}"/>
      </w:docPartPr>
      <w:docPartBody>
        <w:p w:rsidR="00AB4842" w:rsidRDefault="00A20D43">
          <w:pPr>
            <w:pStyle w:val="55F1292C830148BA9D0866F53E6E0E5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D43"/>
    <w:rsid w:val="006B75CC"/>
    <w:rsid w:val="00A20D43"/>
    <w:rsid w:val="00AB4842"/>
    <w:rsid w:val="00B805C1"/>
    <w:rsid w:val="00CB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9F444A1DFD24851B22C3720AD238ED0">
    <w:name w:val="A9F444A1DFD24851B22C3720AD238ED0"/>
  </w:style>
  <w:style w:type="paragraph" w:customStyle="1" w:styleId="D7C0D17C57F34C799920E00A388D6CB3">
    <w:name w:val="D7C0D17C57F34C799920E00A388D6CB3"/>
  </w:style>
  <w:style w:type="paragraph" w:customStyle="1" w:styleId="68C2AE7FD5A944CEA5D2EF639038FFF3">
    <w:name w:val="68C2AE7FD5A944CEA5D2EF639038FFF3"/>
  </w:style>
  <w:style w:type="paragraph" w:customStyle="1" w:styleId="5DC06118A34645EDBC4FB39D47451727">
    <w:name w:val="5DC06118A34645EDBC4FB39D47451727"/>
  </w:style>
  <w:style w:type="paragraph" w:customStyle="1" w:styleId="55F1292C830148BA9D0866F53E6E0E5D">
    <w:name w:val="55F1292C830148BA9D0866F53E6E0E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lepingu muutmine kokkulepe (3).dotx</Template>
  <TotalTime>14</TotalTime>
  <Pages>1</Pages>
  <Words>132</Words>
  <Characters>772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Riigimetsa  Majandamise Keskus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Rebane</dc:creator>
  <cp:lastModifiedBy>Andri Plato</cp:lastModifiedBy>
  <cp:revision>3</cp:revision>
  <cp:lastPrinted>1900-12-31T22:00:00Z</cp:lastPrinted>
  <dcterms:created xsi:type="dcterms:W3CDTF">2023-04-03T06:07:00Z</dcterms:created>
  <dcterms:modified xsi:type="dcterms:W3CDTF">2023-04-03T06:24:00Z</dcterms:modified>
</cp:coreProperties>
</file>